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C49BB" w14:textId="77777777" w:rsidR="009E6D19" w:rsidRPr="005A21E6" w:rsidRDefault="009E6D19" w:rsidP="009E6D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F2580B8" w14:textId="77777777" w:rsidR="009E6D19" w:rsidRPr="005A21E6" w:rsidRDefault="009E6D19" w:rsidP="009E6D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de-DE"/>
        </w:rPr>
      </w:pPr>
      <w:r w:rsidRPr="005A21E6">
        <w:rPr>
          <w:rFonts w:ascii="Times New Roman" w:hAnsi="Times New Roman" w:cs="Times New Roman"/>
          <w:sz w:val="24"/>
          <w:szCs w:val="24"/>
          <w:lang w:val="de-DE"/>
        </w:rPr>
        <w:t>Lisa 5</w:t>
      </w:r>
    </w:p>
    <w:p w14:paraId="3CC8015D" w14:textId="77777777" w:rsidR="009E6D19" w:rsidRPr="005A21E6" w:rsidRDefault="009E6D19" w:rsidP="009E6D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5A21E6">
        <w:rPr>
          <w:rFonts w:ascii="Times New Roman" w:hAnsi="Times New Roman" w:cs="Times New Roman"/>
          <w:b/>
          <w:sz w:val="24"/>
          <w:szCs w:val="24"/>
          <w:lang w:val="de-DE"/>
        </w:rPr>
        <w:t>AKT</w:t>
      </w:r>
    </w:p>
    <w:p w14:paraId="5FE9238D" w14:textId="77777777" w:rsidR="009E6D19" w:rsidRPr="005A21E6" w:rsidRDefault="009E6D19" w:rsidP="009E6D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5A21E6">
        <w:rPr>
          <w:rFonts w:ascii="Times New Roman" w:hAnsi="Times New Roman" w:cs="Times New Roman"/>
          <w:b/>
          <w:sz w:val="24"/>
          <w:szCs w:val="24"/>
          <w:lang w:val="de-DE"/>
        </w:rPr>
        <w:t>LEPPETRAHVI MÄÄRAMISE KOHTA</w:t>
      </w:r>
    </w:p>
    <w:p w14:paraId="0E05BF1A" w14:textId="77777777" w:rsidR="009E6D19" w:rsidRPr="005A21E6" w:rsidRDefault="009E6D19" w:rsidP="009E6D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14:paraId="0D810AFC" w14:textId="394CDB92" w:rsidR="009E6D19" w:rsidRPr="005A21E6" w:rsidRDefault="009E6D19" w:rsidP="009E6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5A21E6">
        <w:rPr>
          <w:rFonts w:ascii="Times New Roman" w:hAnsi="Times New Roman" w:cs="Times New Roman"/>
          <w:sz w:val="24"/>
          <w:szCs w:val="24"/>
          <w:lang w:val="de-DE"/>
        </w:rPr>
        <w:t>Lepingu nr ja nimetus: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8D2568">
        <w:rPr>
          <w:rFonts w:ascii="Times New Roman" w:hAnsi="Times New Roman" w:cs="Times New Roman"/>
          <w:b/>
          <w:bCs/>
          <w:sz w:val="24"/>
          <w:szCs w:val="24"/>
        </w:rPr>
        <w:t>3.2-3/23/2314-1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„R</w:t>
      </w:r>
      <w:r w:rsidRPr="001744BD">
        <w:rPr>
          <w:rFonts w:ascii="Times New Roman" w:hAnsi="Times New Roman" w:cs="Times New Roman"/>
          <w:b/>
          <w:bCs/>
          <w:sz w:val="24"/>
          <w:szCs w:val="24"/>
        </w:rPr>
        <w:t>iigitee 47 Sangla–Rõngu km 1,297 asuva Sangla silla remont</w:t>
      </w:r>
      <w:r>
        <w:rPr>
          <w:rFonts w:ascii="Times New Roman" w:hAnsi="Times New Roman" w:cs="Times New Roman"/>
          <w:b/>
          <w:bCs/>
          <w:sz w:val="24"/>
          <w:szCs w:val="24"/>
        </w:rPr>
        <w:t>“</w:t>
      </w:r>
    </w:p>
    <w:p w14:paraId="2A8F246A" w14:textId="77777777" w:rsidR="009E6D19" w:rsidRPr="005A21E6" w:rsidRDefault="009E6D19" w:rsidP="009E6D1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de-DE"/>
        </w:rPr>
      </w:pPr>
    </w:p>
    <w:p w14:paraId="5074B931" w14:textId="4D0FCA57" w:rsidR="009E6D19" w:rsidRPr="005A21E6" w:rsidRDefault="009E6D19" w:rsidP="009E6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01.08.</w:t>
      </w:r>
      <w:r w:rsidRPr="005A21E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5A21E6">
        <w:rPr>
          <w:rFonts w:ascii="Times New Roman" w:hAnsi="Times New Roman" w:cs="Times New Roman"/>
          <w:sz w:val="24"/>
          <w:szCs w:val="24"/>
        </w:rPr>
        <w:t xml:space="preserve">a on Töövõtjale </w:t>
      </w:r>
      <w:r w:rsidRPr="009E6D19">
        <w:rPr>
          <w:rFonts w:ascii="Times New Roman" w:hAnsi="Times New Roman" w:cs="Times New Roman"/>
          <w:sz w:val="24"/>
          <w:szCs w:val="24"/>
        </w:rPr>
        <w:t xml:space="preserve">OÜ Nordpont </w:t>
      </w:r>
      <w:r w:rsidRPr="005A21E6">
        <w:rPr>
          <w:rFonts w:ascii="Times New Roman" w:hAnsi="Times New Roman" w:cs="Times New Roman"/>
          <w:sz w:val="24"/>
          <w:szCs w:val="24"/>
        </w:rPr>
        <w:t xml:space="preserve">määratud leppetrahv </w:t>
      </w:r>
      <w:r>
        <w:rPr>
          <w:rFonts w:ascii="Times New Roman" w:hAnsi="Times New Roman" w:cs="Times New Roman"/>
          <w:sz w:val="24"/>
          <w:szCs w:val="24"/>
        </w:rPr>
        <w:t>lepingu rikkumise</w:t>
      </w:r>
      <w:r w:rsidRPr="005A21E6">
        <w:rPr>
          <w:rFonts w:ascii="Times New Roman" w:hAnsi="Times New Roman" w:cs="Times New Roman"/>
          <w:sz w:val="24"/>
          <w:szCs w:val="24"/>
        </w:rPr>
        <w:t xml:space="preserve"> eest. </w:t>
      </w:r>
    </w:p>
    <w:p w14:paraId="28F17FF8" w14:textId="77777777" w:rsidR="009E6D19" w:rsidRPr="005A21E6" w:rsidRDefault="009E6D19" w:rsidP="009E6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E6">
        <w:rPr>
          <w:rFonts w:ascii="Times New Roman" w:hAnsi="Times New Roman" w:cs="Times New Roman"/>
          <w:sz w:val="24"/>
          <w:szCs w:val="24"/>
        </w:rPr>
        <w:t>Leppetrahvid lepingu-, kvaliteedi-, tehnoloogia- ja liikluskorraldusnõuete rikkumise puhul määratakse ja vormistatakse Tellija või Tellija Projektijuhi poolt. Leppetrahvi määramise kohta koostatud akti alusel esitab Tellija Töövõtjale nõude leppetrahvi tasumiseks.</w:t>
      </w:r>
    </w:p>
    <w:p w14:paraId="53C70789" w14:textId="77777777" w:rsidR="009E6D19" w:rsidRPr="005A21E6" w:rsidRDefault="009E6D19" w:rsidP="009E6D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9"/>
        <w:gridCol w:w="6014"/>
        <w:gridCol w:w="1889"/>
      </w:tblGrid>
      <w:tr w:rsidR="009E6D19" w:rsidRPr="005A21E6" w14:paraId="651C84DE" w14:textId="77777777" w:rsidTr="00323374">
        <w:tc>
          <w:tcPr>
            <w:tcW w:w="640" w:type="pct"/>
          </w:tcPr>
          <w:p w14:paraId="157906B0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Märge määramise kohta</w:t>
            </w:r>
          </w:p>
        </w:tc>
        <w:tc>
          <w:tcPr>
            <w:tcW w:w="3318" w:type="pct"/>
          </w:tcPr>
          <w:p w14:paraId="5F024156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Põhjus</w:t>
            </w:r>
          </w:p>
          <w:p w14:paraId="7491714E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pct"/>
          </w:tcPr>
          <w:p w14:paraId="0AB4C137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Leppetrahvi suurus (eurodes)</w:t>
            </w:r>
          </w:p>
          <w:p w14:paraId="53650278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9E6D19" w:rsidRPr="005A21E6" w14:paraId="1124724B" w14:textId="77777777" w:rsidTr="00323374">
        <w:tc>
          <w:tcPr>
            <w:tcW w:w="640" w:type="pct"/>
          </w:tcPr>
          <w:p w14:paraId="1222193C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412ECB71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Keskkonnanõuete eiramise eest</w:t>
            </w:r>
          </w:p>
        </w:tc>
        <w:tc>
          <w:tcPr>
            <w:tcW w:w="1042" w:type="pct"/>
          </w:tcPr>
          <w:p w14:paraId="3B3F942E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9E6D19" w:rsidRPr="005A21E6" w14:paraId="363286B7" w14:textId="77777777" w:rsidTr="00323374">
        <w:tc>
          <w:tcPr>
            <w:tcW w:w="640" w:type="pct"/>
          </w:tcPr>
          <w:p w14:paraId="3E4168F5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6E64644E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Tööde ja materjalide kvaliteedi kontrolliga seotud mõõtmiste, katsetuste ja muude tegevuste eiramise eest</w:t>
            </w:r>
          </w:p>
        </w:tc>
        <w:tc>
          <w:tcPr>
            <w:tcW w:w="1042" w:type="pct"/>
          </w:tcPr>
          <w:p w14:paraId="1C68F45B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14:paraId="01730FD1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D19" w:rsidRPr="005A21E6" w14:paraId="146AEA84" w14:textId="77777777" w:rsidTr="00323374">
        <w:tc>
          <w:tcPr>
            <w:tcW w:w="640" w:type="pct"/>
          </w:tcPr>
          <w:p w14:paraId="4B66E064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44BB2D53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Tellija või Inseneri poolt tehtud pistelise proovi tulemusel kvaliteedinõuetest avastatud kõrvalekaldumiste eest, millest Töövõtja ei ole kirjalikult Inseneri teavitanud</w:t>
            </w:r>
          </w:p>
        </w:tc>
        <w:tc>
          <w:tcPr>
            <w:tcW w:w="1042" w:type="pct"/>
          </w:tcPr>
          <w:p w14:paraId="5BC6B08D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14:paraId="70700489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D19" w:rsidRPr="005A21E6" w14:paraId="28E1CF6A" w14:textId="77777777" w:rsidTr="00323374">
        <w:tc>
          <w:tcPr>
            <w:tcW w:w="640" w:type="pct"/>
          </w:tcPr>
          <w:p w14:paraId="64B38F69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7919798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Omavoliliselt, ilma kooskõlastuseta  töövõtja poolt põhjustatud liikluse seiskamise eest tee(de)l vähemalt 5 minutiks</w:t>
            </w:r>
          </w:p>
        </w:tc>
        <w:tc>
          <w:tcPr>
            <w:tcW w:w="1042" w:type="pct"/>
          </w:tcPr>
          <w:p w14:paraId="07718401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</w:tc>
      </w:tr>
      <w:tr w:rsidR="009E6D19" w:rsidRPr="005A21E6" w14:paraId="341646CB" w14:textId="77777777" w:rsidTr="00323374">
        <w:tc>
          <w:tcPr>
            <w:tcW w:w="640" w:type="pct"/>
          </w:tcPr>
          <w:p w14:paraId="79DEE00F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76469562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iga järgmise 5 min eest </w:t>
            </w:r>
          </w:p>
        </w:tc>
        <w:tc>
          <w:tcPr>
            <w:tcW w:w="1042" w:type="pct"/>
          </w:tcPr>
          <w:p w14:paraId="0CDDCD36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9E6D19" w:rsidRPr="005A21E6" w14:paraId="7EAC07ED" w14:textId="77777777" w:rsidTr="00323374">
        <w:tc>
          <w:tcPr>
            <w:tcW w:w="640" w:type="pct"/>
          </w:tcPr>
          <w:p w14:paraId="55A699BC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73649FC7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Töövõtja poolt tööde ja materjalide kvaliteedi kontrolliga seotud dokumentides, tööde vastuvõtu aruannetes või objektipäevikutes olulise iseloomuga mittetõepäraste andmete esitamise eest</w:t>
            </w:r>
          </w:p>
        </w:tc>
        <w:tc>
          <w:tcPr>
            <w:tcW w:w="1042" w:type="pct"/>
          </w:tcPr>
          <w:p w14:paraId="7652975E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  <w:p w14:paraId="5985D793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D19" w:rsidRPr="005A21E6" w14:paraId="1A8A40AA" w14:textId="77777777" w:rsidTr="00323374">
        <w:tc>
          <w:tcPr>
            <w:tcW w:w="640" w:type="pct"/>
          </w:tcPr>
          <w:p w14:paraId="28B91406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5F41E6A5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Dokumentide sh. kaetud tööde akt, teostusjoonis, objektipäevikute jne </w:t>
            </w: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mitteõigeaegse või ebakohase täitmise või mittetäitmise eest</w:t>
            </w:r>
          </w:p>
        </w:tc>
        <w:tc>
          <w:tcPr>
            <w:tcW w:w="1042" w:type="pct"/>
          </w:tcPr>
          <w:p w14:paraId="7E3A382E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9E6D19" w:rsidRPr="005A21E6" w14:paraId="3AA89064" w14:textId="77777777" w:rsidTr="00323374">
        <w:tc>
          <w:tcPr>
            <w:tcW w:w="640" w:type="pct"/>
          </w:tcPr>
          <w:p w14:paraId="44DF684A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49B0B101" w14:textId="77777777" w:rsidR="009E6D19" w:rsidRPr="005A21E6" w:rsidRDefault="009E6D19" w:rsidP="003233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1A835034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E6D19" w:rsidRPr="005A21E6" w14:paraId="52EF1267" w14:textId="77777777" w:rsidTr="00323374">
        <w:tc>
          <w:tcPr>
            <w:tcW w:w="640" w:type="pct"/>
          </w:tcPr>
          <w:p w14:paraId="6FB81A53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04D6E5BB" w14:textId="77777777" w:rsidR="009E6D19" w:rsidRPr="005A21E6" w:rsidRDefault="009E6D19" w:rsidP="003233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4337E8E9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9E6D19" w:rsidRPr="005A21E6" w14:paraId="7CA5DA14" w14:textId="77777777" w:rsidTr="00323374">
        <w:tc>
          <w:tcPr>
            <w:tcW w:w="640" w:type="pct"/>
          </w:tcPr>
          <w:p w14:paraId="38A1D881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3FB9399" w14:textId="77777777" w:rsidR="009E6D19" w:rsidRPr="005A21E6" w:rsidRDefault="009E6D19" w:rsidP="003233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Objekti teenindusvedudel (pinnase-, asfaltbetooni, konstruktsioonide jne veod) sõidukite (sh veoautodele koos haagisega või ilma, autorongidele, masinrongidele)</w:t>
            </w:r>
            <w:r w:rsidRPr="005A21E6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kehtestatud igakordse registrimassi ületamise eest.  Kaalumise puhul on Tellija mõõtmise veaks 5% registrimassist, seda ületades nõuab Tellija leppetrahvi </w:t>
            </w:r>
          </w:p>
        </w:tc>
        <w:tc>
          <w:tcPr>
            <w:tcW w:w="1042" w:type="pct"/>
          </w:tcPr>
          <w:p w14:paraId="555A1A0A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iga ületatud  1 kilogrammi eest  1 euro </w:t>
            </w:r>
          </w:p>
        </w:tc>
      </w:tr>
      <w:tr w:rsidR="009E6D19" w:rsidRPr="005A21E6" w14:paraId="16F7A955" w14:textId="77777777" w:rsidTr="00323374">
        <w:trPr>
          <w:trHeight w:val="1759"/>
        </w:trPr>
        <w:tc>
          <w:tcPr>
            <w:tcW w:w="640" w:type="pct"/>
          </w:tcPr>
          <w:p w14:paraId="01AC396A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47234CA2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Järgmise etapi või tööde alustamisega viivitamise eest kalendergraafikuga võrreldes (järgmise kattekonstruktsiooni kihi paigaldamisega, märgistustöödega pärast asfaltkatte viimase kihi paigaldamist, piirde- ja tähispostide paigaldamisega pärast teepeenra vastuvõtmist jne)</w:t>
            </w:r>
          </w:p>
        </w:tc>
        <w:tc>
          <w:tcPr>
            <w:tcW w:w="1042" w:type="pct"/>
          </w:tcPr>
          <w:p w14:paraId="303FB461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Kuni </w:t>
            </w: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E6D19" w:rsidRPr="005A21E6" w14:paraId="33F430AA" w14:textId="77777777" w:rsidTr="00323374">
        <w:tc>
          <w:tcPr>
            <w:tcW w:w="640" w:type="pct"/>
          </w:tcPr>
          <w:p w14:paraId="3627EF48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51368FC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Tööde tegemisel puudub Tellijaga kooskõlastatud liikluskorraldusprojekt või puuduvad objekti töötsooni tähistavad liiklusmärgid või tähistus ei vasta nõuetele</w:t>
            </w:r>
          </w:p>
        </w:tc>
        <w:tc>
          <w:tcPr>
            <w:tcW w:w="1042" w:type="pct"/>
          </w:tcPr>
          <w:p w14:paraId="44AF5E7E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14:paraId="16C8E48A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D19" w:rsidRPr="005A21E6" w14:paraId="384E50B4" w14:textId="77777777" w:rsidTr="00323374">
        <w:trPr>
          <w:trHeight w:val="1255"/>
        </w:trPr>
        <w:tc>
          <w:tcPr>
            <w:tcW w:w="640" w:type="pct"/>
          </w:tcPr>
          <w:p w14:paraId="39FBBBE1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9638394" w14:textId="77777777" w:rsidR="009E6D19" w:rsidRPr="005A21E6" w:rsidRDefault="009E6D19" w:rsidP="00323374">
            <w:pPr>
              <w:pStyle w:val="Kommentaaritekst"/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</w:pPr>
            <w:r w:rsidRPr="005A21E6"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>Töövõtjaga seotud isikud ei kasuta objektil nõuetekohaseid ohutusveste või teel töötavad mehhanismid ei kasuta vilkureid</w:t>
            </w:r>
            <w:r w:rsidRPr="005A21E6">
              <w:rPr>
                <w:rFonts w:ascii="Times New Roman" w:hAnsi="Times New Roman"/>
                <w:lang w:val="et-EE"/>
              </w:rPr>
              <w:t xml:space="preserve"> </w:t>
            </w:r>
            <w:r w:rsidRPr="005A21E6"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 xml:space="preserve">või vilkur ja selle kasutamine ei vasta LS § 44, § 84 (4)  </w:t>
            </w:r>
          </w:p>
        </w:tc>
        <w:tc>
          <w:tcPr>
            <w:tcW w:w="1042" w:type="pct"/>
          </w:tcPr>
          <w:p w14:paraId="49BB7A44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9E6D19" w:rsidRPr="005A21E6" w14:paraId="6724DCE0" w14:textId="77777777" w:rsidTr="00323374">
        <w:tc>
          <w:tcPr>
            <w:tcW w:w="640" w:type="pct"/>
          </w:tcPr>
          <w:p w14:paraId="2F7AE69A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18ED7A4A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69792247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9E6D19" w:rsidRPr="005A21E6" w14:paraId="6D656BC8" w14:textId="77777777" w:rsidTr="00323374">
        <w:tc>
          <w:tcPr>
            <w:tcW w:w="640" w:type="pct"/>
          </w:tcPr>
          <w:p w14:paraId="0C3A6A79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813696B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5BBFEFF5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E6D19" w:rsidRPr="005A21E6" w14:paraId="20DFE74F" w14:textId="77777777" w:rsidTr="00323374">
        <w:tc>
          <w:tcPr>
            <w:tcW w:w="640" w:type="pct"/>
          </w:tcPr>
          <w:p w14:paraId="66E4D96E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747641E0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Liikluskorralduse muudatustest ei ole liiklejaid teavitatud</w:t>
            </w:r>
          </w:p>
        </w:tc>
        <w:tc>
          <w:tcPr>
            <w:tcW w:w="1042" w:type="pct"/>
          </w:tcPr>
          <w:p w14:paraId="77CA244F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9E6D19" w:rsidRPr="005A21E6" w14:paraId="4C29F4C7" w14:textId="77777777" w:rsidTr="00323374">
        <w:tc>
          <w:tcPr>
            <w:tcW w:w="640" w:type="pct"/>
          </w:tcPr>
          <w:p w14:paraId="48B977DF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E388C5E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Kõikide muude liikluskorralduse, liikluskorralduse teavitamise või tööohutuse alaste rikkumiste eest või kõrvalekaldumiste puhul </w:t>
            </w:r>
          </w:p>
        </w:tc>
        <w:tc>
          <w:tcPr>
            <w:tcW w:w="1042" w:type="pct"/>
          </w:tcPr>
          <w:p w14:paraId="2A6DAA45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Kuni 300</w:t>
            </w:r>
          </w:p>
        </w:tc>
      </w:tr>
      <w:tr w:rsidR="009E6D19" w:rsidRPr="005A21E6" w14:paraId="660409D4" w14:textId="77777777" w:rsidTr="00323374">
        <w:tc>
          <w:tcPr>
            <w:tcW w:w="640" w:type="pct"/>
          </w:tcPr>
          <w:p w14:paraId="00A05CB9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2311E44C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00700F35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9E6D19" w:rsidRPr="005A21E6" w14:paraId="3DC45AA2" w14:textId="77777777" w:rsidTr="00323374">
        <w:tc>
          <w:tcPr>
            <w:tcW w:w="640" w:type="pct"/>
          </w:tcPr>
          <w:p w14:paraId="43F9FA99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680F8E7B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37D9E8CA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E6D19" w:rsidRPr="005A21E6" w14:paraId="15472D3F" w14:textId="77777777" w:rsidTr="00323374">
        <w:tc>
          <w:tcPr>
            <w:tcW w:w="640" w:type="pct"/>
          </w:tcPr>
          <w:p w14:paraId="30D5DD1B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17903000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Tee seisundinõude rikkumise eest</w:t>
            </w:r>
          </w:p>
        </w:tc>
        <w:tc>
          <w:tcPr>
            <w:tcW w:w="1042" w:type="pct"/>
          </w:tcPr>
          <w:p w14:paraId="118E25A7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9E6D19" w:rsidRPr="005A21E6" w14:paraId="4A81F93D" w14:textId="77777777" w:rsidTr="00323374">
        <w:tc>
          <w:tcPr>
            <w:tcW w:w="640" w:type="pct"/>
          </w:tcPr>
          <w:p w14:paraId="669F787D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EDE52DE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021DC101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9E6D19" w:rsidRPr="005A21E6" w14:paraId="3FAB3D8B" w14:textId="77777777" w:rsidTr="00323374">
        <w:tc>
          <w:tcPr>
            <w:tcW w:w="640" w:type="pct"/>
          </w:tcPr>
          <w:p w14:paraId="774363A3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6F526A2F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47C08496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E6D19" w:rsidRPr="005A21E6" w14:paraId="77EB69F4" w14:textId="77777777" w:rsidTr="00323374">
        <w:tc>
          <w:tcPr>
            <w:tcW w:w="640" w:type="pct"/>
          </w:tcPr>
          <w:p w14:paraId="2764C92D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6086885B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Garantiitööde kokkulepitud ajalise, liikluskorralduslike või muude  piirangute tähtajast mittekinnipidamise eest</w:t>
            </w:r>
          </w:p>
        </w:tc>
        <w:tc>
          <w:tcPr>
            <w:tcW w:w="1042" w:type="pct"/>
          </w:tcPr>
          <w:p w14:paraId="2429F010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Kuni </w:t>
            </w: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 iga päeva eest</w:t>
            </w:r>
          </w:p>
        </w:tc>
      </w:tr>
      <w:tr w:rsidR="009E6D19" w:rsidRPr="005A21E6" w14:paraId="16A38AC7" w14:textId="77777777" w:rsidTr="00323374">
        <w:tc>
          <w:tcPr>
            <w:tcW w:w="640" w:type="pct"/>
          </w:tcPr>
          <w:p w14:paraId="1D4CB52C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22CF1275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Järgmise nädala tööde graafiku esitamata jätmise või vale graafiku esitamise või graafikus esitatud tööde mitteteostamise eest</w:t>
            </w:r>
          </w:p>
        </w:tc>
        <w:tc>
          <w:tcPr>
            <w:tcW w:w="1042" w:type="pct"/>
          </w:tcPr>
          <w:p w14:paraId="7D03D231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Kuni </w:t>
            </w: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9E6D19" w:rsidRPr="005A21E6" w14:paraId="47417C54" w14:textId="77777777" w:rsidTr="00323374">
        <w:tc>
          <w:tcPr>
            <w:tcW w:w="640" w:type="pct"/>
          </w:tcPr>
          <w:p w14:paraId="1B0FBA34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4567226D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Puudulikest töö dokumenteerimistest tulenevad rikkumised</w:t>
            </w:r>
          </w:p>
        </w:tc>
        <w:tc>
          <w:tcPr>
            <w:tcW w:w="1042" w:type="pct"/>
          </w:tcPr>
          <w:p w14:paraId="20A078A8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9E6D19" w:rsidRPr="005A21E6" w14:paraId="778EE6A5" w14:textId="77777777" w:rsidTr="00323374">
        <w:tc>
          <w:tcPr>
            <w:tcW w:w="640" w:type="pct"/>
          </w:tcPr>
          <w:p w14:paraId="364B7E4E" w14:textId="77777777" w:rsidR="009E6D19" w:rsidRPr="005A21E6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9393D5F" w14:textId="77777777" w:rsidR="009E6D19" w:rsidRPr="009E6D19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E6D1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Kõik muud eelpool nimetamata rikkumised, iga rikkumise eest, kuni- </w:t>
            </w:r>
          </w:p>
        </w:tc>
        <w:tc>
          <w:tcPr>
            <w:tcW w:w="1042" w:type="pct"/>
          </w:tcPr>
          <w:p w14:paraId="73F4207A" w14:textId="77777777" w:rsidR="009E6D19" w:rsidRPr="009E6D19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E6D1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Kuni 10000</w:t>
            </w:r>
          </w:p>
        </w:tc>
      </w:tr>
    </w:tbl>
    <w:p w14:paraId="403351BC" w14:textId="77777777" w:rsidR="009E6D19" w:rsidRPr="005A21E6" w:rsidRDefault="009E6D19" w:rsidP="009E6D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D374A3" w14:textId="77777777" w:rsidR="009E6D19" w:rsidRPr="005A21E6" w:rsidRDefault="009E6D19" w:rsidP="009E6D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2"/>
      </w:tblGrid>
      <w:tr w:rsidR="009E6D19" w:rsidRPr="005A21E6" w14:paraId="6E78102A" w14:textId="77777777" w:rsidTr="00323374">
        <w:tc>
          <w:tcPr>
            <w:tcW w:w="5000" w:type="pct"/>
          </w:tcPr>
          <w:p w14:paraId="1CAEF096" w14:textId="18A78F45" w:rsidR="009E6D19" w:rsidRPr="005E5835" w:rsidRDefault="009E6D19" w:rsidP="009E6D19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Inseneri / Tellija Projektijuhi selgitused: </w:t>
            </w:r>
            <w:r w:rsidRPr="005E5835">
              <w:rPr>
                <w:rFonts w:ascii="Times New Roman" w:hAnsi="Times New Roman" w:cs="Times New Roman"/>
                <w:sz w:val="24"/>
                <w:szCs w:val="24"/>
              </w:rPr>
              <w:t>Ehitusseadustiku 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835">
              <w:rPr>
                <w:rFonts w:ascii="Times New Roman" w:hAnsi="Times New Roman" w:cs="Times New Roman"/>
                <w:sz w:val="24"/>
                <w:szCs w:val="24"/>
              </w:rPr>
              <w:t>20  lg 2 kohaselt ei või majandustegevuse raames omanikujärelevalve tegija olla sama ehitise ehitaja ega olla seotud isikutega, kelle tegevuse üle ta järelevalvet teeb.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Töövõtja kaasas teise riigihanke täitmisesse </w:t>
            </w:r>
            <w:r w:rsidRPr="005E5835">
              <w:rPr>
                <w:rFonts w:ascii="Times New Roman" w:hAnsi="Times New Roman" w:cs="Times New Roman"/>
                <w:sz w:val="24"/>
                <w:szCs w:val="24"/>
              </w:rPr>
              <w:t>järelevalveinsener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E5835">
              <w:rPr>
                <w:rFonts w:ascii="Times New Roman" w:hAnsi="Times New Roman" w:cs="Times New Roman"/>
                <w:sz w:val="24"/>
                <w:szCs w:val="24"/>
              </w:rPr>
              <w:t xml:space="preserve"> Valeri Volkov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i, kes</w:t>
            </w:r>
            <w:r w:rsidRPr="005E58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oli </w:t>
            </w:r>
            <w:r w:rsidRPr="005E5835">
              <w:rPr>
                <w:rFonts w:ascii="Times New Roman" w:hAnsi="Times New Roman" w:cs="Times New Roman"/>
                <w:sz w:val="24"/>
                <w:szCs w:val="24"/>
              </w:rPr>
              <w:t>lepingu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835">
              <w:rPr>
                <w:rFonts w:ascii="Times New Roman" w:hAnsi="Times New Roman" w:cs="Times New Roman"/>
                <w:sz w:val="24"/>
                <w:szCs w:val="24"/>
              </w:rPr>
              <w:t xml:space="preserve">nr 3.2-3/24/437-1 raames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selleks hetkeks </w:t>
            </w:r>
            <w:r w:rsidRPr="005E5835">
              <w:rPr>
                <w:rFonts w:ascii="Times New Roman" w:hAnsi="Times New Roman" w:cs="Times New Roman"/>
                <w:sz w:val="24"/>
                <w:szCs w:val="24"/>
              </w:rPr>
              <w:t>kooskõlastatud</w:t>
            </w:r>
            <w:ins w:id="0" w:author="Toomas Tõnurist" w:date="2024-08-01T12:34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ins>
            <w:r>
              <w:rPr>
                <w:rFonts w:ascii="Times New Roman" w:hAnsi="Times New Roman" w:cs="Times New Roman"/>
                <w:sz w:val="24"/>
                <w:szCs w:val="24"/>
              </w:rPr>
              <w:t>ja märkis  ta MTR-is enda ettevõtte projekteerimise  eest vastutavaks isikuks. Sellega eiras töövõtja</w:t>
            </w:r>
            <w:r w:rsidRPr="005E5835">
              <w:rPr>
                <w:rFonts w:ascii="Times New Roman" w:hAnsi="Times New Roman" w:cs="Times New Roman"/>
                <w:sz w:val="24"/>
                <w:szCs w:val="24"/>
              </w:rPr>
              <w:t xml:space="preserve"> ehitusseadustiku 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835">
              <w:rPr>
                <w:rFonts w:ascii="Times New Roman" w:hAnsi="Times New Roman" w:cs="Times New Roman"/>
                <w:sz w:val="24"/>
                <w:szCs w:val="24"/>
              </w:rPr>
              <w:t xml:space="preserve">20 lg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sätestatud </w:t>
            </w:r>
            <w:r w:rsidRPr="005E5835">
              <w:rPr>
                <w:rFonts w:ascii="Times New Roman" w:hAnsi="Times New Roman" w:cs="Times New Roman"/>
                <w:sz w:val="24"/>
                <w:szCs w:val="24"/>
              </w:rPr>
              <w:t>keeldu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E58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653D">
              <w:rPr>
                <w:rFonts w:ascii="Times New Roman" w:hAnsi="Times New Roman" w:cs="Times New Roman"/>
                <w:sz w:val="24"/>
                <w:szCs w:val="24"/>
              </w:rPr>
              <w:t>Tellija hinnangul on tegemist olulise lepingu rikkumisega.</w:t>
            </w:r>
          </w:p>
          <w:p w14:paraId="1E035616" w14:textId="77777777" w:rsidR="009E6D19" w:rsidRDefault="009E6D19" w:rsidP="003233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Käesolevaga määrame leppetrahvi summaks 5000 eurot.</w:t>
            </w:r>
          </w:p>
          <w:p w14:paraId="4A2E54CD" w14:textId="0969D36C" w:rsidR="005D1B17" w:rsidRPr="005A21E6" w:rsidRDefault="005D1B17" w:rsidP="003233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F111758" w14:textId="13FF52C0" w:rsidR="009E6D19" w:rsidRPr="005A21E6" w:rsidRDefault="009E6D19" w:rsidP="009E6D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1E6">
        <w:rPr>
          <w:rFonts w:ascii="Times New Roman" w:hAnsi="Times New Roman" w:cs="Times New Roman"/>
          <w:sz w:val="24"/>
          <w:szCs w:val="24"/>
        </w:rPr>
        <w:t>Akti koostas:</w:t>
      </w:r>
      <w:r>
        <w:rPr>
          <w:rFonts w:ascii="Times New Roman" w:hAnsi="Times New Roman" w:cs="Times New Roman"/>
          <w:sz w:val="24"/>
          <w:szCs w:val="24"/>
        </w:rPr>
        <w:t xml:space="preserve"> Argo Jõesaar</w:t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</w:p>
    <w:p w14:paraId="1DB936A8" w14:textId="77777777" w:rsidR="009E6D19" w:rsidRPr="005A21E6" w:rsidRDefault="009E6D19" w:rsidP="009E6D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727A89" w14:textId="010A3B73" w:rsidR="009E6D19" w:rsidRPr="005A21E6" w:rsidRDefault="009E6D19" w:rsidP="009E6D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1E6">
        <w:rPr>
          <w:rFonts w:ascii="Times New Roman" w:hAnsi="Times New Roman" w:cs="Times New Roman"/>
          <w:sz w:val="24"/>
          <w:szCs w:val="24"/>
        </w:rPr>
        <w:t>Tellija Projektijuht</w:t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</w:p>
    <w:p w14:paraId="73D3B9C0" w14:textId="77777777" w:rsidR="009E6D19" w:rsidRPr="005A21E6" w:rsidRDefault="009E6D19" w:rsidP="009E6D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77B0172" w14:textId="10CB2880" w:rsidR="00E87F72" w:rsidRPr="009E6D19" w:rsidRDefault="00E87F72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E87F72" w:rsidRPr="009E6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">
    <w:altName w:val="Sylfae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omas Tõnurist">
    <w15:presenceInfo w15:providerId="AD" w15:userId="S::toomas.tonurist@transpordiamet.ee::82bbba18-0530-412b-89c0-b1cb723a08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D19"/>
    <w:rsid w:val="005D1B17"/>
    <w:rsid w:val="009E6D19"/>
    <w:rsid w:val="00A8653D"/>
    <w:rsid w:val="00CE646E"/>
    <w:rsid w:val="00E8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6A490"/>
  <w15:chartTrackingRefBased/>
  <w15:docId w15:val="{491A37C9-FACE-44EE-A456-86F2307FB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E6D19"/>
    <w:pPr>
      <w:spacing w:after="200" w:line="276" w:lineRule="auto"/>
    </w:pPr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ommentaaritekst">
    <w:name w:val="annotation text"/>
    <w:basedOn w:val="Normaallaad"/>
    <w:link w:val="KommentaaritekstMrk"/>
    <w:uiPriority w:val="99"/>
    <w:unhideWhenUsed/>
    <w:rsid w:val="009E6D19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9E6D19"/>
    <w:rPr>
      <w:rFonts w:ascii="Times" w:eastAsia="Times New Roman" w:hAnsi="Times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588</Words>
  <Characters>3413</Characters>
  <Application>Microsoft Office Word</Application>
  <DocSecurity>0</DocSecurity>
  <Lines>28</Lines>
  <Paragraphs>7</Paragraphs>
  <ScaleCrop>false</ScaleCrop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Tõnurist</dc:creator>
  <cp:keywords/>
  <dc:description/>
  <cp:lastModifiedBy>Argo Jõesaar</cp:lastModifiedBy>
  <cp:revision>3</cp:revision>
  <dcterms:created xsi:type="dcterms:W3CDTF">2024-08-01T10:44:00Z</dcterms:created>
  <dcterms:modified xsi:type="dcterms:W3CDTF">2024-08-01T10:58:00Z</dcterms:modified>
</cp:coreProperties>
</file>